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AC5A" w14:textId="709AD6B2" w:rsidR="005072F6" w:rsidRDefault="003E28ED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14</w:t>
      </w:r>
      <w:r w:rsidR="005072F6"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7B6EC3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50C8C3BD" w14:textId="3AB7FA62" w:rsidR="00630FDA" w:rsidRPr="00281C64" w:rsidRDefault="00630FDA" w:rsidP="00630FDA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del w:id="0" w:author="esnazyk" w:date="2024-08-08T14:32:00Z">
        <w:r w:rsidRPr="00281C64" w:rsidDel="00CB2A34">
          <w:rPr>
            <w:i/>
            <w:sz w:val="18"/>
          </w:rPr>
          <w:delText>2</w:delText>
        </w:r>
      </w:del>
      <w:ins w:id="1" w:author="esnazyk" w:date="2024-08-08T14:32:00Z">
        <w:r w:rsidR="00CB2A34">
          <w:rPr>
            <w:i/>
            <w:sz w:val="18"/>
          </w:rPr>
          <w:t>3</w:t>
        </w:r>
      </w:ins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del w:id="2" w:author="esnazyk" w:date="2024-08-08T14:32:00Z">
        <w:r w:rsidDel="00CB2A34">
          <w:rPr>
            <w:i/>
            <w:sz w:val="18"/>
          </w:rPr>
          <w:delText>I</w:delText>
        </w:r>
      </w:del>
      <w:r>
        <w:rPr>
          <w:i/>
          <w:sz w:val="18"/>
        </w:rPr>
        <w:t>X</w:t>
      </w:r>
      <w:ins w:id="3" w:author="esnazyk" w:date="2024-08-08T14:32:00Z">
        <w:r w:rsidR="00CB2A34">
          <w:rPr>
            <w:i/>
            <w:sz w:val="18"/>
          </w:rPr>
          <w:t>XI</w:t>
        </w:r>
      </w:ins>
      <w:r>
        <w:rPr>
          <w:i/>
          <w:sz w:val="18"/>
        </w:rPr>
        <w:t>/8</w:t>
      </w:r>
      <w:ins w:id="4" w:author="esnazyk" w:date="2024-08-08T14:32:00Z">
        <w:r w:rsidR="00CB2A34">
          <w:rPr>
            <w:i/>
            <w:sz w:val="18"/>
          </w:rPr>
          <w:t>5</w:t>
        </w:r>
      </w:ins>
      <w:del w:id="5" w:author="esnazyk" w:date="2024-08-08T14:32:00Z">
        <w:r w:rsidDel="00CB2A34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6" w:author="esnazyk" w:date="2024-08-08T14:33:00Z">
        <w:r w:rsidDel="00CB2A34">
          <w:rPr>
            <w:i/>
            <w:sz w:val="18"/>
          </w:rPr>
          <w:delText>19.04</w:delText>
        </w:r>
      </w:del>
      <w:ins w:id="7" w:author="esnazyk" w:date="2024-08-08T14:33:00Z">
        <w:r w:rsidR="00CB2A34">
          <w:rPr>
            <w:i/>
            <w:sz w:val="18"/>
          </w:rPr>
          <w:t>08.08</w:t>
        </w:r>
      </w:ins>
      <w:bookmarkStart w:id="8" w:name="_GoBack"/>
      <w:bookmarkEnd w:id="8"/>
      <w:r w:rsidRPr="00281C64">
        <w:rPr>
          <w:i/>
          <w:sz w:val="18"/>
        </w:rPr>
        <w:t>.2024 r.</w:t>
      </w:r>
    </w:p>
    <w:p w14:paraId="3E109646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p w14:paraId="65998F02" w14:textId="40177D3B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  <w:r w:rsidRPr="00262B52">
        <w:rPr>
          <w:rFonts w:ascii="Calibri Light" w:eastAsia="Calibri" w:hAnsi="Calibri Light"/>
          <w:b/>
        </w:rPr>
        <w:t xml:space="preserve">REJESTR INTERESÓW CZŁONKÓW RADY </w:t>
      </w:r>
      <w:del w:id="9" w:author="esnazyk" w:date="2024-08-08T14:32:00Z">
        <w:r w:rsidR="003E28ED" w:rsidRPr="003E28ED" w:rsidDel="00CB2A34">
          <w:rPr>
            <w:rFonts w:ascii="Calibri Light" w:eastAsia="Calibri" w:hAnsi="Calibri Light"/>
            <w:b/>
            <w:bCs/>
          </w:rPr>
          <w:delText>Wielkopolskiego Partnerstwa</w:delText>
        </w:r>
      </w:del>
      <w:ins w:id="10" w:author="esnazyk" w:date="2024-08-08T14:32:00Z">
        <w:r w:rsidR="00CB2A34">
          <w:rPr>
            <w:rFonts w:ascii="Calibri Light" w:eastAsia="Calibri" w:hAnsi="Calibri Light"/>
            <w:b/>
            <w:bCs/>
          </w:rPr>
          <w:t>PARTNERSTWA</w:t>
        </w:r>
      </w:ins>
      <w:r w:rsidR="003E28ED" w:rsidRPr="003E28ED">
        <w:rPr>
          <w:rFonts w:ascii="Calibri Light" w:eastAsia="Calibri" w:hAnsi="Calibri Light"/>
          <w:b/>
          <w:bCs/>
        </w:rPr>
        <w:t xml:space="preserve"> dla Doliny Baryczy</w:t>
      </w:r>
      <w:r w:rsidR="003E28ED" w:rsidRPr="003E28ED">
        <w:rPr>
          <w:rFonts w:ascii="Calibri Light" w:eastAsia="Calibri" w:hAnsi="Calibri Light"/>
          <w:bCs/>
        </w:rPr>
        <w:t xml:space="preserve"> </w:t>
      </w:r>
      <w:r w:rsidR="00743080" w:rsidRPr="00D91E05">
        <w:rPr>
          <w:rFonts w:ascii="Calibri Light" w:eastAsia="Calibri" w:hAnsi="Calibri Light"/>
          <w:b/>
        </w:rPr>
        <w:t xml:space="preserve">W RAMACH </w:t>
      </w:r>
      <w:r w:rsidR="007B6EC3">
        <w:rPr>
          <w:rFonts w:ascii="Calibri Light" w:eastAsia="Calibri" w:hAnsi="Calibri Light"/>
          <w:b/>
        </w:rPr>
        <w:t>KONKURSU NA WYBÓR GRANTOBIORCÓW</w:t>
      </w:r>
      <w:r w:rsidR="007C367F" w:rsidRPr="00D91E05">
        <w:rPr>
          <w:rFonts w:ascii="Calibri Light" w:eastAsia="Calibri" w:hAnsi="Calibri Light"/>
          <w:b/>
        </w:rPr>
        <w:t xml:space="preserve"> NR ….</w:t>
      </w:r>
      <w:r w:rsidRPr="00262B52">
        <w:rPr>
          <w:rFonts w:ascii="Calibri Light" w:eastAsia="Calibri" w:hAnsi="Calibri Light"/>
          <w:b/>
        </w:rPr>
        <w:br/>
        <w:t xml:space="preserve">POZWALAJĄCY NA IDENTYFIKACJĘ CHARAKTERU POWIĄZAŃ Z </w:t>
      </w:r>
      <w:r w:rsidR="007B6EC3">
        <w:rPr>
          <w:rFonts w:ascii="Calibri Light" w:eastAsia="Calibri" w:hAnsi="Calibri Light"/>
          <w:b/>
        </w:rPr>
        <w:t>GRANTOBIORCĄ LUB ZADANIEM</w:t>
      </w:r>
    </w:p>
    <w:p w14:paraId="1D7ABB2B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tbl>
      <w:tblPr>
        <w:tblW w:w="477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8"/>
        <w:gridCol w:w="3228"/>
        <w:gridCol w:w="4883"/>
        <w:gridCol w:w="3072"/>
      </w:tblGrid>
      <w:tr w:rsidR="005072F6" w:rsidRPr="00262B52" w14:paraId="0087638B" w14:textId="77777777" w:rsidTr="005072F6">
        <w:trPr>
          <w:trHeight w:val="233"/>
          <w:jc w:val="center"/>
        </w:trPr>
        <w:tc>
          <w:tcPr>
            <w:tcW w:w="980" w:type="pct"/>
            <w:shd w:val="clear" w:color="auto" w:fill="D9D9D9"/>
            <w:vAlign w:val="center"/>
          </w:tcPr>
          <w:p w14:paraId="68F152E4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1" w:name="_Hlk155870295"/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160" w:type="pct"/>
            <w:shd w:val="clear" w:color="auto" w:fill="D9D9D9"/>
            <w:vAlign w:val="center"/>
          </w:tcPr>
          <w:p w14:paraId="0D05F496" w14:textId="7299DF6D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Imi</w:t>
            </w:r>
            <w:r w:rsidR="007B6EC3">
              <w:rPr>
                <w:rFonts w:ascii="Calibri Light" w:hAnsi="Calibri Light" w:cs="Calibri"/>
                <w:b/>
                <w:sz w:val="18"/>
                <w:szCs w:val="18"/>
              </w:rPr>
              <w:t>ę i Nazwisko / Nazwa Grantobiorcy</w:t>
            </w:r>
          </w:p>
        </w:tc>
        <w:tc>
          <w:tcPr>
            <w:tcW w:w="1755" w:type="pct"/>
            <w:shd w:val="clear" w:color="auto" w:fill="D9D9D9"/>
            <w:vAlign w:val="center"/>
          </w:tcPr>
          <w:p w14:paraId="3884C65B" w14:textId="6E57CC46" w:rsidR="005072F6" w:rsidRPr="00262B52" w:rsidRDefault="007B6EC3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1104" w:type="pct"/>
            <w:shd w:val="clear" w:color="auto" w:fill="D9D9D9"/>
            <w:vAlign w:val="center"/>
          </w:tcPr>
          <w:p w14:paraId="58BA5CCF" w14:textId="13711F85" w:rsidR="005072F6" w:rsidRPr="00262B52" w:rsidRDefault="007B6EC3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Wnioskowana kwota grantu</w:t>
            </w:r>
            <w:r w:rsidR="0048103D" w:rsidRPr="00262B52">
              <w:rPr>
                <w:rFonts w:ascii="Calibri Light" w:hAnsi="Calibri Light" w:cs="Calibri"/>
                <w:b/>
                <w:sz w:val="18"/>
                <w:szCs w:val="18"/>
              </w:rPr>
              <w:t xml:space="preserve"> (PLN)</w:t>
            </w:r>
          </w:p>
        </w:tc>
      </w:tr>
      <w:tr w:rsidR="005072F6" w:rsidRPr="00262B52" w14:paraId="233884F1" w14:textId="77777777" w:rsidTr="005072F6">
        <w:trPr>
          <w:trHeight w:val="264"/>
          <w:jc w:val="center"/>
        </w:trPr>
        <w:tc>
          <w:tcPr>
            <w:tcW w:w="980" w:type="pct"/>
            <w:vAlign w:val="center"/>
          </w:tcPr>
          <w:p w14:paraId="65028603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CDC1BFA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55" w:type="pct"/>
            <w:vAlign w:val="center"/>
          </w:tcPr>
          <w:p w14:paraId="132A0091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14:paraId="4D647DBC" w14:textId="77777777" w:rsidR="005072F6" w:rsidRPr="00262B52" w:rsidRDefault="005072F6" w:rsidP="009F7F2B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</w:rPr>
            </w:pPr>
          </w:p>
        </w:tc>
      </w:tr>
      <w:bookmarkEnd w:id="11"/>
    </w:tbl>
    <w:p w14:paraId="4F10299A" w14:textId="77777777" w:rsidR="005072F6" w:rsidRPr="00262B52" w:rsidRDefault="005072F6" w:rsidP="005072F6">
      <w:pPr>
        <w:jc w:val="both"/>
        <w:rPr>
          <w:rFonts w:ascii="Calibri Light" w:hAnsi="Calibri Light"/>
          <w:sz w:val="22"/>
          <w:szCs w:val="20"/>
        </w:rPr>
      </w:pPr>
    </w:p>
    <w:p w14:paraId="63208350" w14:textId="77777777" w:rsidR="005072F6" w:rsidRPr="00262B52" w:rsidRDefault="005072F6" w:rsidP="005072F6">
      <w:pPr>
        <w:jc w:val="both"/>
        <w:rPr>
          <w:rFonts w:ascii="Calibri Light" w:eastAsia="Calibri" w:hAnsi="Calibri Light"/>
          <w:sz w:val="10"/>
          <w:szCs w:val="10"/>
        </w:rPr>
      </w:pP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2825"/>
        <w:gridCol w:w="6018"/>
        <w:gridCol w:w="2610"/>
        <w:gridCol w:w="2607"/>
      </w:tblGrid>
      <w:tr w:rsidR="005072F6" w:rsidRPr="005072F6" w14:paraId="214C8D3F" w14:textId="77777777" w:rsidTr="005072F6">
        <w:trPr>
          <w:trHeight w:val="524"/>
          <w:jc w:val="center"/>
        </w:trPr>
        <w:tc>
          <w:tcPr>
            <w:tcW w:w="173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15A84AD" w14:textId="77777777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Lp.</w:t>
            </w:r>
          </w:p>
        </w:tc>
        <w:tc>
          <w:tcPr>
            <w:tcW w:w="970" w:type="pc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8A0E147" w14:textId="77777777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Nazwisko i imię członka Rady</w:t>
            </w:r>
          </w:p>
        </w:tc>
        <w:tc>
          <w:tcPr>
            <w:tcW w:w="206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EEF2129" w14:textId="14A461FA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C</w:t>
            </w:r>
            <w:r w:rsidR="007B6EC3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harakter powiązań z Grantobiorcą lub zadaniem</w:t>
            </w:r>
          </w:p>
        </w:tc>
        <w:tc>
          <w:tcPr>
            <w:tcW w:w="896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F7D7F29" w14:textId="77777777" w:rsidR="005072F6" w:rsidRPr="00262B52" w:rsidRDefault="005072F6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Nazwa grupy interesu, do </w:t>
            </w:r>
          </w:p>
          <w:p w14:paraId="3E94EB4C" w14:textId="5C83F500" w:rsidR="005072F6" w:rsidRPr="00262B52" w:rsidRDefault="005072F6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której należy członek Rady</w:t>
            </w: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AE6403C" w14:textId="6AF7C6DD" w:rsidR="005072F6" w:rsidRPr="00262B52" w:rsidRDefault="005072F6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 xml:space="preserve">Data i podpis </w:t>
            </w:r>
          </w:p>
          <w:p w14:paraId="06D7D67F" w14:textId="0E3AEF54" w:rsidR="005072F6" w:rsidRPr="00262B52" w:rsidRDefault="005072F6" w:rsidP="005072F6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b/>
                <w:bCs/>
                <w:kern w:val="2"/>
                <w:sz w:val="20"/>
              </w:rPr>
            </w:pPr>
            <w:r w:rsidRPr="00262B52">
              <w:rPr>
                <w:rFonts w:ascii="Calibri Light" w:eastAsia="DejaVu Sans" w:hAnsi="Calibri Light"/>
                <w:b/>
                <w:bCs/>
                <w:kern w:val="2"/>
                <w:sz w:val="20"/>
              </w:rPr>
              <w:t>członka Rady</w:t>
            </w:r>
          </w:p>
        </w:tc>
      </w:tr>
      <w:tr w:rsidR="005072F6" w:rsidRPr="005072F6" w14:paraId="78D650D6" w14:textId="77777777" w:rsidTr="005072F6">
        <w:trPr>
          <w:trHeight w:val="20"/>
          <w:jc w:val="center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6BD4" w14:textId="77777777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1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5180" w14:textId="77777777" w:rsidR="005072F6" w:rsidRPr="005072F6" w:rsidRDefault="005072F6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58CB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BE9F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D8E" w14:textId="72139973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14:paraId="2E885AC9" w14:textId="77777777" w:rsidTr="005072F6">
        <w:trPr>
          <w:trHeight w:val="20"/>
          <w:jc w:val="center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210B" w14:textId="77777777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2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9436" w14:textId="77777777" w:rsidR="005072F6" w:rsidRPr="005072F6" w:rsidRDefault="005072F6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C711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598E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CEF" w14:textId="1F87BEB1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14:paraId="30BD683E" w14:textId="77777777" w:rsidTr="005072F6">
        <w:trPr>
          <w:trHeight w:val="20"/>
          <w:jc w:val="center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A251" w14:textId="77777777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3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DA57" w14:textId="77777777" w:rsidR="005072F6" w:rsidRPr="005072F6" w:rsidRDefault="005072F6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F812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D583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BAC7" w14:textId="09975A7B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14:paraId="4A6E0B24" w14:textId="77777777" w:rsidTr="005072F6">
        <w:trPr>
          <w:trHeight w:val="20"/>
          <w:jc w:val="center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E76A" w14:textId="77777777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4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C5FD" w14:textId="77777777" w:rsidR="005072F6" w:rsidRPr="005072F6" w:rsidRDefault="005072F6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7E1D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D819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D41C" w14:textId="7FE9B83C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5072F6" w14:paraId="5C15FEDD" w14:textId="77777777" w:rsidTr="005072F6">
        <w:trPr>
          <w:trHeight w:val="20"/>
          <w:jc w:val="center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3D2A" w14:textId="77777777" w:rsidR="005072F6" w:rsidRPr="00262B52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 w:rsidRPr="00262B52">
              <w:rPr>
                <w:rFonts w:ascii="Calibri Light" w:eastAsia="DejaVu Sans" w:hAnsi="Calibri Light"/>
                <w:kern w:val="2"/>
                <w:sz w:val="22"/>
              </w:rPr>
              <w:t>5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D7357" w14:textId="77777777" w:rsidR="005072F6" w:rsidRPr="005072F6" w:rsidRDefault="005072F6" w:rsidP="009F7F2B">
            <w:pPr>
              <w:rPr>
                <w:rFonts w:ascii="Calibri Light" w:eastAsia="Calibri" w:hAnsi="Calibri Light"/>
                <w:sz w:val="18"/>
                <w:szCs w:val="18"/>
                <w:highlight w:val="green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867B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07AF" w14:textId="77777777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E72A" w14:textId="79680C1F" w:rsidR="005072F6" w:rsidRPr="005072F6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  <w:highlight w:val="green"/>
              </w:rPr>
            </w:pPr>
          </w:p>
        </w:tc>
      </w:tr>
      <w:tr w:rsidR="005072F6" w:rsidRPr="00834DD9" w14:paraId="0FB91BAC" w14:textId="77777777" w:rsidTr="005072F6">
        <w:trPr>
          <w:trHeight w:val="20"/>
          <w:jc w:val="center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3E7F" w14:textId="794A1DD5" w:rsidR="005072F6" w:rsidRPr="00262B52" w:rsidRDefault="007E0093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22"/>
              </w:rPr>
            </w:pPr>
            <w:r>
              <w:rPr>
                <w:rFonts w:ascii="Calibri Light" w:eastAsia="DejaVu Sans" w:hAnsi="Calibri Light"/>
                <w:kern w:val="2"/>
                <w:sz w:val="22"/>
              </w:rPr>
              <w:t>…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82A6" w14:textId="77777777" w:rsidR="005072F6" w:rsidRPr="00F71DA9" w:rsidRDefault="005072F6" w:rsidP="009F7F2B">
            <w:pPr>
              <w:rPr>
                <w:rFonts w:ascii="Calibri Light" w:eastAsia="Calibri" w:hAnsi="Calibri Light"/>
                <w:sz w:val="18"/>
                <w:szCs w:val="18"/>
              </w:rPr>
            </w:pP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0573" w14:textId="77777777" w:rsidR="005072F6" w:rsidRPr="00F71DA9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A2FA" w14:textId="77777777" w:rsidR="005072F6" w:rsidRPr="00F71DA9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033E" w14:textId="27819952" w:rsidR="005072F6" w:rsidRPr="00F71DA9" w:rsidRDefault="005072F6" w:rsidP="009F7F2B">
            <w:pPr>
              <w:widowControl w:val="0"/>
              <w:suppressLineNumbers/>
              <w:suppressAutoHyphens/>
              <w:jc w:val="center"/>
              <w:rPr>
                <w:rFonts w:ascii="Calibri Light" w:eastAsia="DejaVu Sans" w:hAnsi="Calibri Light"/>
                <w:kern w:val="2"/>
                <w:sz w:val="18"/>
                <w:szCs w:val="18"/>
              </w:rPr>
            </w:pPr>
          </w:p>
        </w:tc>
      </w:tr>
    </w:tbl>
    <w:p w14:paraId="69732BCD" w14:textId="77777777" w:rsidR="005072F6" w:rsidRDefault="005072F6" w:rsidP="006A6483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342D11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4B275" w14:textId="77777777" w:rsidR="00D27449" w:rsidRDefault="00D27449" w:rsidP="00701201">
      <w:r>
        <w:separator/>
      </w:r>
    </w:p>
  </w:endnote>
  <w:endnote w:type="continuationSeparator" w:id="0">
    <w:p w14:paraId="4DF363BC" w14:textId="77777777" w:rsidR="00D27449" w:rsidRDefault="00D27449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4AA05" w14:textId="77777777" w:rsidR="00D27449" w:rsidRDefault="00D27449" w:rsidP="00701201">
      <w:r>
        <w:separator/>
      </w:r>
    </w:p>
  </w:footnote>
  <w:footnote w:type="continuationSeparator" w:id="0">
    <w:p w14:paraId="084A45B0" w14:textId="77777777" w:rsidR="00D27449" w:rsidRDefault="00D27449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31672"/>
    <w:rsid w:val="000432A5"/>
    <w:rsid w:val="000576A3"/>
    <w:rsid w:val="00061FED"/>
    <w:rsid w:val="00067894"/>
    <w:rsid w:val="00067EAE"/>
    <w:rsid w:val="00072282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6354"/>
    <w:rsid w:val="000F2EE8"/>
    <w:rsid w:val="000F478F"/>
    <w:rsid w:val="000F6636"/>
    <w:rsid w:val="0010242B"/>
    <w:rsid w:val="00103410"/>
    <w:rsid w:val="00117379"/>
    <w:rsid w:val="00117716"/>
    <w:rsid w:val="00124B13"/>
    <w:rsid w:val="00124DB2"/>
    <w:rsid w:val="001256F6"/>
    <w:rsid w:val="001272E8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794E"/>
    <w:rsid w:val="001C25A3"/>
    <w:rsid w:val="001C696A"/>
    <w:rsid w:val="001D209F"/>
    <w:rsid w:val="001D28A9"/>
    <w:rsid w:val="001E3A7D"/>
    <w:rsid w:val="001E470E"/>
    <w:rsid w:val="00202E9D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A1EE6"/>
    <w:rsid w:val="002B0E03"/>
    <w:rsid w:val="002B2362"/>
    <w:rsid w:val="002B2A3A"/>
    <w:rsid w:val="002B2CB7"/>
    <w:rsid w:val="002C5257"/>
    <w:rsid w:val="002C72F8"/>
    <w:rsid w:val="002C7A96"/>
    <w:rsid w:val="002D13A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A2887"/>
    <w:rsid w:val="003C1631"/>
    <w:rsid w:val="003C31B3"/>
    <w:rsid w:val="003C6E01"/>
    <w:rsid w:val="003D0E17"/>
    <w:rsid w:val="003D6EF8"/>
    <w:rsid w:val="003E28ED"/>
    <w:rsid w:val="0046085C"/>
    <w:rsid w:val="00460922"/>
    <w:rsid w:val="00461D93"/>
    <w:rsid w:val="00466BE4"/>
    <w:rsid w:val="0047379E"/>
    <w:rsid w:val="0048103D"/>
    <w:rsid w:val="00486C41"/>
    <w:rsid w:val="004A2946"/>
    <w:rsid w:val="004A3510"/>
    <w:rsid w:val="004A767E"/>
    <w:rsid w:val="004C1534"/>
    <w:rsid w:val="004D7EE0"/>
    <w:rsid w:val="004E0434"/>
    <w:rsid w:val="004E2812"/>
    <w:rsid w:val="005072F6"/>
    <w:rsid w:val="005207BD"/>
    <w:rsid w:val="005335AF"/>
    <w:rsid w:val="00535342"/>
    <w:rsid w:val="0054008F"/>
    <w:rsid w:val="005412BB"/>
    <w:rsid w:val="00544761"/>
    <w:rsid w:val="00552B1C"/>
    <w:rsid w:val="005532FC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4AFC"/>
    <w:rsid w:val="00596773"/>
    <w:rsid w:val="005A129A"/>
    <w:rsid w:val="005A5447"/>
    <w:rsid w:val="005C380B"/>
    <w:rsid w:val="005D1179"/>
    <w:rsid w:val="005E4BB7"/>
    <w:rsid w:val="005E6728"/>
    <w:rsid w:val="005E7313"/>
    <w:rsid w:val="00615E3E"/>
    <w:rsid w:val="006267FC"/>
    <w:rsid w:val="00630FDA"/>
    <w:rsid w:val="00632909"/>
    <w:rsid w:val="00635F85"/>
    <w:rsid w:val="00640C1C"/>
    <w:rsid w:val="0065076D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93687"/>
    <w:rsid w:val="00796FA4"/>
    <w:rsid w:val="007B55FB"/>
    <w:rsid w:val="007B6EC3"/>
    <w:rsid w:val="007C367F"/>
    <w:rsid w:val="007C4CAF"/>
    <w:rsid w:val="007D4848"/>
    <w:rsid w:val="007D505D"/>
    <w:rsid w:val="007D52C3"/>
    <w:rsid w:val="007D644A"/>
    <w:rsid w:val="007E0093"/>
    <w:rsid w:val="007F5141"/>
    <w:rsid w:val="00821418"/>
    <w:rsid w:val="00834DD9"/>
    <w:rsid w:val="00841181"/>
    <w:rsid w:val="00845761"/>
    <w:rsid w:val="008469F1"/>
    <w:rsid w:val="00847333"/>
    <w:rsid w:val="008745E4"/>
    <w:rsid w:val="00874E58"/>
    <w:rsid w:val="008834DC"/>
    <w:rsid w:val="008B287C"/>
    <w:rsid w:val="008B3D22"/>
    <w:rsid w:val="008B511B"/>
    <w:rsid w:val="008C1C44"/>
    <w:rsid w:val="008D5137"/>
    <w:rsid w:val="009216F9"/>
    <w:rsid w:val="00921C1A"/>
    <w:rsid w:val="00927995"/>
    <w:rsid w:val="0095028D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41768"/>
    <w:rsid w:val="00A42F0A"/>
    <w:rsid w:val="00A4642D"/>
    <w:rsid w:val="00A46779"/>
    <w:rsid w:val="00A521CF"/>
    <w:rsid w:val="00A64E24"/>
    <w:rsid w:val="00A72CB5"/>
    <w:rsid w:val="00A93535"/>
    <w:rsid w:val="00AA2DDC"/>
    <w:rsid w:val="00AA5F95"/>
    <w:rsid w:val="00AB2058"/>
    <w:rsid w:val="00AB378D"/>
    <w:rsid w:val="00AC35D1"/>
    <w:rsid w:val="00AC3A80"/>
    <w:rsid w:val="00AC6A1C"/>
    <w:rsid w:val="00AD1904"/>
    <w:rsid w:val="00AD682E"/>
    <w:rsid w:val="00AF0C75"/>
    <w:rsid w:val="00B13FB5"/>
    <w:rsid w:val="00B1430A"/>
    <w:rsid w:val="00B270B5"/>
    <w:rsid w:val="00B3596F"/>
    <w:rsid w:val="00B359FF"/>
    <w:rsid w:val="00B35F24"/>
    <w:rsid w:val="00B57E38"/>
    <w:rsid w:val="00B639E3"/>
    <w:rsid w:val="00B72523"/>
    <w:rsid w:val="00B7339F"/>
    <w:rsid w:val="00B745D9"/>
    <w:rsid w:val="00B85017"/>
    <w:rsid w:val="00B9699F"/>
    <w:rsid w:val="00BA1B11"/>
    <w:rsid w:val="00BA4B1B"/>
    <w:rsid w:val="00BA6F7C"/>
    <w:rsid w:val="00BC0A90"/>
    <w:rsid w:val="00BC2D97"/>
    <w:rsid w:val="00BC5CB3"/>
    <w:rsid w:val="00BE3C7E"/>
    <w:rsid w:val="00BE5E34"/>
    <w:rsid w:val="00BE6D65"/>
    <w:rsid w:val="00BF02FB"/>
    <w:rsid w:val="00C033C0"/>
    <w:rsid w:val="00C13499"/>
    <w:rsid w:val="00C20D7E"/>
    <w:rsid w:val="00C22FD5"/>
    <w:rsid w:val="00C3013D"/>
    <w:rsid w:val="00C4753F"/>
    <w:rsid w:val="00C626DD"/>
    <w:rsid w:val="00C639B0"/>
    <w:rsid w:val="00C71767"/>
    <w:rsid w:val="00C72ED9"/>
    <w:rsid w:val="00C73AA3"/>
    <w:rsid w:val="00C754F0"/>
    <w:rsid w:val="00C75B94"/>
    <w:rsid w:val="00C84ED8"/>
    <w:rsid w:val="00C9663E"/>
    <w:rsid w:val="00CA3EA1"/>
    <w:rsid w:val="00CB0661"/>
    <w:rsid w:val="00CB2006"/>
    <w:rsid w:val="00CB2A34"/>
    <w:rsid w:val="00CC01E6"/>
    <w:rsid w:val="00CC156A"/>
    <w:rsid w:val="00CE28F8"/>
    <w:rsid w:val="00CF0A12"/>
    <w:rsid w:val="00D00A87"/>
    <w:rsid w:val="00D13E64"/>
    <w:rsid w:val="00D217CD"/>
    <w:rsid w:val="00D2282F"/>
    <w:rsid w:val="00D24706"/>
    <w:rsid w:val="00D24D6F"/>
    <w:rsid w:val="00D27449"/>
    <w:rsid w:val="00D31D5D"/>
    <w:rsid w:val="00D40E0F"/>
    <w:rsid w:val="00D61392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62F3B"/>
    <w:rsid w:val="00E633CC"/>
    <w:rsid w:val="00E67134"/>
    <w:rsid w:val="00E67EA3"/>
    <w:rsid w:val="00E729EE"/>
    <w:rsid w:val="00E7472F"/>
    <w:rsid w:val="00E77724"/>
    <w:rsid w:val="00E81645"/>
    <w:rsid w:val="00E93F7C"/>
    <w:rsid w:val="00EB2249"/>
    <w:rsid w:val="00EB556A"/>
    <w:rsid w:val="00EB5DCA"/>
    <w:rsid w:val="00EB7B25"/>
    <w:rsid w:val="00EC580C"/>
    <w:rsid w:val="00EC5CB9"/>
    <w:rsid w:val="00EE6926"/>
    <w:rsid w:val="00EE6A0B"/>
    <w:rsid w:val="00EE6A23"/>
    <w:rsid w:val="00F04360"/>
    <w:rsid w:val="00F05682"/>
    <w:rsid w:val="00F14E8E"/>
    <w:rsid w:val="00F36D7A"/>
    <w:rsid w:val="00F42926"/>
    <w:rsid w:val="00F53CC8"/>
    <w:rsid w:val="00F63EAA"/>
    <w:rsid w:val="00F65D84"/>
    <w:rsid w:val="00F71DA9"/>
    <w:rsid w:val="00F771A4"/>
    <w:rsid w:val="00F80FCC"/>
    <w:rsid w:val="00F90437"/>
    <w:rsid w:val="00FA272A"/>
    <w:rsid w:val="00FA6BCF"/>
    <w:rsid w:val="00FA7ED2"/>
    <w:rsid w:val="00FB0DE1"/>
    <w:rsid w:val="00FC1118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0315A-3947-4E6E-A7D8-2473433B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esnazyk</cp:lastModifiedBy>
  <cp:revision>5</cp:revision>
  <cp:lastPrinted>2015-12-28T05:19:00Z</cp:lastPrinted>
  <dcterms:created xsi:type="dcterms:W3CDTF">2024-03-29T12:04:00Z</dcterms:created>
  <dcterms:modified xsi:type="dcterms:W3CDTF">2024-08-08T12:33:00Z</dcterms:modified>
</cp:coreProperties>
</file>